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74A88" w14:textId="35DEEB04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7271E" w14:paraId="28374A8B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4A89" w14:textId="77777777" w:rsidR="0097271E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4A8A" w14:textId="77777777" w:rsidR="0097271E" w:rsidRDefault="00737AD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7AD9">
              <w:rPr>
                <w:b/>
                <w:sz w:val="26"/>
                <w:szCs w:val="26"/>
                <w:lang w:val="en-US"/>
              </w:rPr>
              <w:t>203B_259</w:t>
            </w:r>
          </w:p>
        </w:tc>
      </w:tr>
      <w:tr w:rsidR="0097271E" w14:paraId="28374A8E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4A8C" w14:textId="77777777" w:rsidR="0097271E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4A8D" w14:textId="77777777" w:rsidR="0097271E" w:rsidRPr="00737AD9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37AD9">
              <w:rPr>
                <w:b/>
                <w:sz w:val="24"/>
                <w:szCs w:val="24"/>
                <w:lang w:val="en-US"/>
              </w:rPr>
              <w:t>2217959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32AAC" w14:paraId="7B1A9E96" w14:textId="77777777" w:rsidTr="0053733C">
        <w:trPr>
          <w:jc w:val="right"/>
        </w:trPr>
        <w:tc>
          <w:tcPr>
            <w:tcW w:w="5500" w:type="dxa"/>
            <w:hideMark/>
          </w:tcPr>
          <w:p w14:paraId="177192D4" w14:textId="77777777" w:rsidR="00A32AAC" w:rsidRDefault="00A32AAC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32AAC" w:rsidRPr="006A2A48" w14:paraId="6B2324E0" w14:textId="77777777" w:rsidTr="0053733C">
        <w:trPr>
          <w:jc w:val="right"/>
        </w:trPr>
        <w:tc>
          <w:tcPr>
            <w:tcW w:w="5500" w:type="dxa"/>
            <w:hideMark/>
          </w:tcPr>
          <w:p w14:paraId="4742DCF3" w14:textId="77777777" w:rsidR="00A32AAC" w:rsidRPr="006A2A48" w:rsidRDefault="00A32AAC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32AAC" w:rsidRPr="006A2A48" w14:paraId="4E1B6ED4" w14:textId="77777777" w:rsidTr="0053733C">
        <w:trPr>
          <w:jc w:val="right"/>
        </w:trPr>
        <w:tc>
          <w:tcPr>
            <w:tcW w:w="5500" w:type="dxa"/>
            <w:hideMark/>
          </w:tcPr>
          <w:p w14:paraId="3E4A93F8" w14:textId="77777777" w:rsidR="00A32AAC" w:rsidRPr="006A2A48" w:rsidRDefault="00A32AAC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32AAC" w:rsidRPr="006A2A48" w14:paraId="40EC77D7" w14:textId="77777777" w:rsidTr="0053733C">
        <w:trPr>
          <w:jc w:val="right"/>
        </w:trPr>
        <w:tc>
          <w:tcPr>
            <w:tcW w:w="5500" w:type="dxa"/>
            <w:hideMark/>
          </w:tcPr>
          <w:p w14:paraId="0D779DC6" w14:textId="77777777" w:rsidR="00A32AAC" w:rsidRPr="006A2A48" w:rsidRDefault="00A32AAC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32AAC" w14:paraId="02C88403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4ABE54D0" w14:textId="77777777" w:rsidR="00A32AAC" w:rsidRDefault="00A32AAC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32AAC" w:rsidRPr="006A2A48" w14:paraId="15C4B19F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17D0F66" w14:textId="77777777" w:rsidR="00A32AAC" w:rsidRPr="006A2A48" w:rsidRDefault="00A32AAC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8374A94" w14:textId="77777777" w:rsidR="0026453A" w:rsidRPr="00697DC5" w:rsidRDefault="0026453A" w:rsidP="0026453A"/>
    <w:p w14:paraId="28374A95" w14:textId="77777777" w:rsidR="0026453A" w:rsidRPr="00697DC5" w:rsidRDefault="0026453A" w:rsidP="0026453A"/>
    <w:p w14:paraId="28374A96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28374A97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527D7">
        <w:rPr>
          <w:b/>
          <w:sz w:val="26"/>
          <w:szCs w:val="26"/>
        </w:rPr>
        <w:t>(</w:t>
      </w:r>
      <w:r w:rsidR="00120E9C" w:rsidRPr="005E300E">
        <w:rPr>
          <w:b/>
          <w:sz w:val="26"/>
          <w:szCs w:val="26"/>
        </w:rPr>
        <w:t>Болт М10х50</w:t>
      </w:r>
      <w:r w:rsidR="00A527D7">
        <w:rPr>
          <w:b/>
          <w:sz w:val="26"/>
          <w:szCs w:val="26"/>
        </w:rPr>
        <w:t>)</w:t>
      </w:r>
      <w:r w:rsidR="005E300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8374A9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8374A99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8374A9A" w14:textId="77777777" w:rsidR="00A527D7" w:rsidRDefault="00A527D7" w:rsidP="00A527D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8374A9B" w14:textId="77777777" w:rsidR="00A527D7" w:rsidRDefault="00A527D7" w:rsidP="00A527D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8374A9C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8374A9D" w14:textId="77777777" w:rsidR="00A527D7" w:rsidRDefault="00A527D7" w:rsidP="00A527D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8374A9E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8374A9F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8374AA0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8374AA1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8374AA2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8374AA3" w14:textId="77777777"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8374AA4" w14:textId="229AF888" w:rsidR="00A527D7" w:rsidRDefault="00A527D7" w:rsidP="00A527D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A32AA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8374AA5" w14:textId="77777777" w:rsidR="00A527D7" w:rsidRDefault="00A527D7" w:rsidP="00A527D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8374AA6" w14:textId="77777777" w:rsidR="00A527D7" w:rsidRDefault="00A527D7" w:rsidP="00A527D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8374AA7" w14:textId="77777777" w:rsidR="00A527D7" w:rsidRDefault="00A527D7" w:rsidP="00A527D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8374AA8" w14:textId="77777777" w:rsidR="00A527D7" w:rsidRDefault="00A527D7" w:rsidP="00A527D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8374AA9" w14:textId="77777777" w:rsidR="00A527D7" w:rsidRDefault="00A527D7" w:rsidP="00A527D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8374AAA" w14:textId="77777777" w:rsidR="00A527D7" w:rsidRDefault="00A527D7" w:rsidP="00A527D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8374AAB" w14:textId="77777777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8374AAC" w14:textId="77777777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8374AAD" w14:textId="77777777" w:rsidR="00A527D7" w:rsidRDefault="00A527D7" w:rsidP="00A527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8374AAE" w14:textId="77777777" w:rsidR="00A527D7" w:rsidRDefault="00A527D7" w:rsidP="00A527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8374AAF" w14:textId="77777777" w:rsidR="00A527D7" w:rsidRDefault="00A527D7" w:rsidP="00A527D7">
      <w:pPr>
        <w:spacing w:line="276" w:lineRule="auto"/>
        <w:rPr>
          <w:sz w:val="24"/>
          <w:szCs w:val="24"/>
        </w:rPr>
      </w:pPr>
    </w:p>
    <w:p w14:paraId="28374AB0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8374AB1" w14:textId="77777777"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8374AB2" w14:textId="77777777"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8374AB3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8374AB4" w14:textId="77777777"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8374AB5" w14:textId="77777777"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8374AB6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8374AB7" w14:textId="77777777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8374AB8" w14:textId="77777777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8374AB9" w14:textId="77777777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8374ABA" w14:textId="77777777"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8374ABB" w14:textId="77777777" w:rsidR="00A527D7" w:rsidRDefault="00A527D7" w:rsidP="00A527D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8374ABC" w14:textId="77777777" w:rsidR="00A527D7" w:rsidRDefault="00A527D7" w:rsidP="00A527D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8374ABD" w14:textId="77777777" w:rsidR="00A527D7" w:rsidRDefault="00A527D7" w:rsidP="00A527D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8374ABE" w14:textId="7FC3DFAB"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32AAC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8374ABF" w14:textId="77777777" w:rsidR="00A527D7" w:rsidRDefault="00A527D7" w:rsidP="00A527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8374AC0" w14:textId="77777777" w:rsidR="00A527D7" w:rsidRDefault="00A527D7" w:rsidP="00A527D7">
      <w:pPr>
        <w:rPr>
          <w:sz w:val="26"/>
          <w:szCs w:val="26"/>
        </w:rPr>
      </w:pPr>
    </w:p>
    <w:p w14:paraId="28374AC1" w14:textId="77777777" w:rsidR="00A527D7" w:rsidRDefault="00A527D7" w:rsidP="00A527D7">
      <w:pPr>
        <w:rPr>
          <w:sz w:val="26"/>
          <w:szCs w:val="26"/>
        </w:rPr>
      </w:pPr>
    </w:p>
    <w:p w14:paraId="035C8129" w14:textId="77777777" w:rsidR="00A32AAC" w:rsidRPr="00CB6078" w:rsidRDefault="00A32AAC" w:rsidP="00A32AAC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8374AC4" w14:textId="77777777" w:rsidR="008F73A3" w:rsidRPr="00697DC5" w:rsidRDefault="008F73A3" w:rsidP="00A527D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F9DD6" w14:textId="77777777" w:rsidR="00B241A0" w:rsidRDefault="00B241A0">
      <w:r>
        <w:separator/>
      </w:r>
    </w:p>
  </w:endnote>
  <w:endnote w:type="continuationSeparator" w:id="0">
    <w:p w14:paraId="505850A3" w14:textId="77777777" w:rsidR="00B241A0" w:rsidRDefault="00B2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AC8A0" w14:textId="77777777" w:rsidR="00B241A0" w:rsidRDefault="00B241A0">
      <w:r>
        <w:separator/>
      </w:r>
    </w:p>
  </w:footnote>
  <w:footnote w:type="continuationSeparator" w:id="0">
    <w:p w14:paraId="0692B102" w14:textId="77777777" w:rsidR="00B241A0" w:rsidRDefault="00B24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74AC9" w14:textId="77777777" w:rsidR="00AD7048" w:rsidRDefault="006171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8374AC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F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E9C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FC6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4C6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462"/>
    <w:rsid w:val="005E02C1"/>
    <w:rsid w:val="005E1C59"/>
    <w:rsid w:val="005E292D"/>
    <w:rsid w:val="005E300E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1C5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7DD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37AD9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31F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71E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2AAC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27D7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31A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BFB"/>
    <w:rsid w:val="00B241A0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0D3F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58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0FDD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6A1C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74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F237-3EA6-42EE-8402-9215607DC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3A35F-D88F-444F-8CFC-38299B8EF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29577-26B4-48CF-83DD-B6C70C5706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B3A59CB-EA9D-4906-A572-D59324CE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2016-09-28T10:03:00Z</dcterms:created>
  <dcterms:modified xsi:type="dcterms:W3CDTF">2016-09-28T11:25:00Z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